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CB444A" w14:textId="0B2D9660" w:rsidR="00C1228A" w:rsidRPr="00C1228A" w:rsidRDefault="00C1228A" w:rsidP="00C1228A">
      <w:pPr>
        <w:pStyle w:val="Nzev"/>
        <w:spacing w:after="120" w:line="276" w:lineRule="auto"/>
        <w:jc w:val="left"/>
        <w:rPr>
          <w:rFonts w:ascii="Segoe UI" w:hAnsi="Segoe UI" w:cs="Segoe UI"/>
          <w:sz w:val="22"/>
          <w:szCs w:val="22"/>
          <w:lang w:val="cs-CZ"/>
        </w:rPr>
      </w:pPr>
      <w:bookmarkStart w:id="0" w:name="_Hlk47350812"/>
      <w:r w:rsidRPr="008958B0">
        <w:rPr>
          <w:rFonts w:ascii="Segoe UI" w:hAnsi="Segoe UI" w:cs="Segoe UI"/>
          <w:b w:val="0"/>
          <w:bCs w:val="0"/>
          <w:sz w:val="22"/>
          <w:szCs w:val="22"/>
        </w:rPr>
        <w:t xml:space="preserve">Příloha č. </w:t>
      </w:r>
      <w:r>
        <w:rPr>
          <w:rFonts w:ascii="Segoe UI" w:hAnsi="Segoe UI" w:cs="Segoe UI"/>
          <w:b w:val="0"/>
          <w:bCs w:val="0"/>
          <w:sz w:val="22"/>
          <w:szCs w:val="22"/>
          <w:lang w:val="cs-CZ"/>
        </w:rPr>
        <w:t>2</w:t>
      </w:r>
      <w:r>
        <w:rPr>
          <w:rFonts w:ascii="Segoe UI" w:hAnsi="Segoe UI" w:cs="Segoe UI"/>
          <w:b w:val="0"/>
          <w:bCs w:val="0"/>
          <w:sz w:val="22"/>
          <w:szCs w:val="22"/>
        </w:rPr>
        <w:br/>
      </w:r>
      <w:r w:rsidRPr="00C1228A">
        <w:rPr>
          <w:rFonts w:ascii="Segoe UI" w:hAnsi="Segoe UI" w:cs="Segoe UI"/>
          <w:sz w:val="22"/>
          <w:szCs w:val="22"/>
          <w:lang w:val="cs-CZ"/>
        </w:rPr>
        <w:t>Příprava projektu</w:t>
      </w:r>
      <w:bookmarkEnd w:id="0"/>
    </w:p>
    <w:p w14:paraId="5007B9DA" w14:textId="77777777" w:rsidR="00C1228A" w:rsidRPr="00A018F6" w:rsidRDefault="00C1228A" w:rsidP="00C1228A">
      <w:pPr>
        <w:spacing w:after="120" w:line="276" w:lineRule="auto"/>
        <w:jc w:val="center"/>
        <w:rPr>
          <w:rFonts w:ascii="Segoe UI" w:hAnsi="Segoe UI" w:cs="Segoe UI"/>
          <w:b/>
          <w:sz w:val="22"/>
          <w:szCs w:val="22"/>
          <w:u w:val="single"/>
        </w:rPr>
      </w:pPr>
    </w:p>
    <w:p w14:paraId="5371BA68" w14:textId="77777777" w:rsidR="00C1228A" w:rsidRPr="00A018F6" w:rsidRDefault="00C1228A" w:rsidP="00C1228A">
      <w:pPr>
        <w:spacing w:after="120" w:line="276" w:lineRule="auto"/>
        <w:jc w:val="center"/>
        <w:rPr>
          <w:rFonts w:ascii="Segoe UI" w:hAnsi="Segoe UI" w:cs="Segoe UI"/>
          <w:b/>
          <w:sz w:val="22"/>
          <w:szCs w:val="22"/>
          <w:u w:val="single"/>
        </w:rPr>
      </w:pPr>
      <w:r>
        <w:rPr>
          <w:rFonts w:ascii="Segoe UI" w:hAnsi="Segoe UI" w:cs="Segoe UI"/>
          <w:b/>
          <w:sz w:val="22"/>
          <w:szCs w:val="22"/>
          <w:u w:val="single"/>
        </w:rPr>
        <w:t>Příprava projektu</w:t>
      </w:r>
    </w:p>
    <w:p w14:paraId="4D091C4B" w14:textId="77777777" w:rsidR="00C1228A" w:rsidRDefault="00C1228A" w:rsidP="00C1228A">
      <w:pPr>
        <w:spacing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A018F6">
        <w:rPr>
          <w:rFonts w:ascii="Segoe UI" w:hAnsi="Segoe UI" w:cs="Segoe UI"/>
          <w:sz w:val="22"/>
          <w:szCs w:val="22"/>
        </w:rPr>
        <w:t xml:space="preserve">Kromě náležitostí vymezených v textu smlouvy </w:t>
      </w:r>
      <w:r>
        <w:rPr>
          <w:rFonts w:ascii="Segoe UI" w:hAnsi="Segoe UI" w:cs="Segoe UI"/>
          <w:sz w:val="22"/>
          <w:szCs w:val="22"/>
        </w:rPr>
        <w:t>příprava projektu</w:t>
      </w:r>
      <w:r w:rsidRPr="00A018F6">
        <w:rPr>
          <w:rFonts w:ascii="Segoe UI" w:hAnsi="Segoe UI" w:cs="Segoe UI"/>
          <w:sz w:val="22"/>
          <w:szCs w:val="22"/>
        </w:rPr>
        <w:t xml:space="preserve"> obsahuje:</w:t>
      </w:r>
    </w:p>
    <w:p w14:paraId="718F5464" w14:textId="77777777" w:rsidR="00C1228A" w:rsidRPr="003F3DFC" w:rsidRDefault="00C1228A" w:rsidP="00C1228A">
      <w:pPr>
        <w:widowControl w:val="0"/>
        <w:numPr>
          <w:ilvl w:val="0"/>
          <w:numId w:val="1"/>
        </w:numPr>
        <w:spacing w:before="120" w:after="120" w:line="276" w:lineRule="auto"/>
        <w:ind w:left="426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zhodnocení vstupních údajů</w:t>
      </w:r>
      <w:r>
        <w:rPr>
          <w:rFonts w:ascii="Segoe UI" w:hAnsi="Segoe UI" w:cs="Segoe UI"/>
          <w:sz w:val="22"/>
          <w:szCs w:val="22"/>
        </w:rPr>
        <w:t xml:space="preserve"> poskytnutých Objednatelem</w:t>
      </w:r>
      <w:r w:rsidRPr="003F3DFC">
        <w:rPr>
          <w:rFonts w:ascii="Segoe UI" w:hAnsi="Segoe UI" w:cs="Segoe UI"/>
          <w:sz w:val="22"/>
          <w:szCs w:val="22"/>
        </w:rPr>
        <w:t>,</w:t>
      </w:r>
    </w:p>
    <w:p w14:paraId="22A576CB" w14:textId="77777777" w:rsidR="00C1228A" w:rsidRPr="003F3DFC" w:rsidRDefault="00C1228A" w:rsidP="00C1228A">
      <w:pPr>
        <w:widowControl w:val="0"/>
        <w:numPr>
          <w:ilvl w:val="0"/>
          <w:numId w:val="1"/>
        </w:numPr>
        <w:spacing w:before="120" w:after="120" w:line="276" w:lineRule="auto"/>
        <w:ind w:left="426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soupis identifikačních údajů,</w:t>
      </w:r>
    </w:p>
    <w:p w14:paraId="40CB03F7" w14:textId="77777777" w:rsidR="00C1228A" w:rsidRPr="003F3DFC" w:rsidRDefault="00C1228A" w:rsidP="00C1228A">
      <w:pPr>
        <w:widowControl w:val="0"/>
        <w:numPr>
          <w:ilvl w:val="0"/>
          <w:numId w:val="1"/>
        </w:numPr>
        <w:spacing w:before="120" w:after="120" w:line="276" w:lineRule="auto"/>
        <w:ind w:left="426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 xml:space="preserve">posouzení </w:t>
      </w:r>
      <w:r>
        <w:rPr>
          <w:rFonts w:ascii="Segoe UI" w:hAnsi="Segoe UI" w:cs="Segoe UI"/>
          <w:sz w:val="22"/>
          <w:szCs w:val="22"/>
        </w:rPr>
        <w:t>Uživatelského zadání</w:t>
      </w:r>
      <w:r w:rsidRPr="003F3DFC">
        <w:rPr>
          <w:rFonts w:ascii="Segoe UI" w:hAnsi="Segoe UI" w:cs="Segoe UI"/>
          <w:sz w:val="22"/>
          <w:szCs w:val="22"/>
        </w:rPr>
        <w:t>, doporučení pro stavební program a zadání projektu (investiční záměr),</w:t>
      </w:r>
    </w:p>
    <w:p w14:paraId="4763F9BD" w14:textId="77777777" w:rsidR="00C1228A" w:rsidRPr="003F3DFC" w:rsidRDefault="00C1228A" w:rsidP="00C1228A">
      <w:pPr>
        <w:widowControl w:val="0"/>
        <w:numPr>
          <w:ilvl w:val="0"/>
          <w:numId w:val="1"/>
        </w:numPr>
        <w:spacing w:before="120" w:after="120" w:line="276" w:lineRule="auto"/>
        <w:ind w:left="426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předběžná analýza území stavby (prohlídka předpokládaného staveniště, zjištění regulačních podmínek území, ověření souladu záměru s platnou územně plánovací dokumentací),</w:t>
      </w:r>
    </w:p>
    <w:p w14:paraId="6170ADC9" w14:textId="587A055C" w:rsidR="00C1228A" w:rsidRPr="003F3DFC" w:rsidDel="00150DDB" w:rsidRDefault="00C1228A" w:rsidP="00C1228A">
      <w:pPr>
        <w:widowControl w:val="0"/>
        <w:numPr>
          <w:ilvl w:val="0"/>
          <w:numId w:val="1"/>
        </w:numPr>
        <w:spacing w:before="120" w:after="120" w:line="276" w:lineRule="auto"/>
        <w:ind w:left="426" w:hanging="357"/>
        <w:jc w:val="both"/>
        <w:rPr>
          <w:del w:id="1" w:author="Láníčková Kateřina" w:date="2021-04-30T12:24:00Z"/>
          <w:rFonts w:ascii="Segoe UI" w:hAnsi="Segoe UI" w:cs="Segoe UI"/>
          <w:sz w:val="22"/>
          <w:szCs w:val="22"/>
        </w:rPr>
      </w:pPr>
      <w:del w:id="2" w:author="Láníčková Kateřina" w:date="2021-04-30T12:24:00Z">
        <w:r w:rsidRPr="003F3DFC" w:rsidDel="00150DDB">
          <w:rPr>
            <w:rFonts w:ascii="Segoe UI" w:hAnsi="Segoe UI" w:cs="Segoe UI"/>
            <w:sz w:val="22"/>
            <w:szCs w:val="22"/>
          </w:rPr>
          <w:delText>zhodnocení ekonomických a ekologických parametrů zadání,</w:delText>
        </w:r>
      </w:del>
    </w:p>
    <w:p w14:paraId="3AC7E7F7" w14:textId="77777777" w:rsidR="00C1228A" w:rsidRPr="003F3DFC" w:rsidRDefault="00C1228A" w:rsidP="00C1228A">
      <w:pPr>
        <w:widowControl w:val="0"/>
        <w:numPr>
          <w:ilvl w:val="0"/>
          <w:numId w:val="1"/>
        </w:numPr>
        <w:spacing w:before="120" w:after="120" w:line="276" w:lineRule="auto"/>
        <w:ind w:left="426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specifikace potřebných projekčních podkladů,</w:t>
      </w:r>
    </w:p>
    <w:p w14:paraId="221AB072" w14:textId="77777777" w:rsidR="00C1228A" w:rsidRPr="007779FE" w:rsidRDefault="00C1228A" w:rsidP="00C1228A">
      <w:pPr>
        <w:widowControl w:val="0"/>
        <w:numPr>
          <w:ilvl w:val="0"/>
          <w:numId w:val="1"/>
        </w:numPr>
        <w:spacing w:before="120" w:after="120" w:line="276" w:lineRule="auto"/>
        <w:ind w:left="426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specifikace předpokládaných projektových prací (předpokládané fáze služeb, profesní zastoupení);</w:t>
      </w:r>
    </w:p>
    <w:p w14:paraId="74EFC45A" w14:textId="77777777" w:rsidR="00C1228A" w:rsidRPr="003F3DFC" w:rsidRDefault="00C1228A" w:rsidP="00C1228A">
      <w:pPr>
        <w:widowControl w:val="0"/>
        <w:numPr>
          <w:ilvl w:val="0"/>
          <w:numId w:val="1"/>
        </w:numPr>
        <w:spacing w:before="120" w:after="120" w:line="276" w:lineRule="auto"/>
        <w:ind w:left="426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sestavení investorského záměru (stavební program, způsob využití, velikosti, kapacity, provozní vazby, počty stavebních objektů, životnost stavby, harmonogram stavby a projektu),</w:t>
      </w:r>
    </w:p>
    <w:p w14:paraId="2D4CA0B7" w14:textId="77777777" w:rsidR="00C1228A" w:rsidRPr="003F3DFC" w:rsidRDefault="00C1228A" w:rsidP="00C1228A">
      <w:pPr>
        <w:widowControl w:val="0"/>
        <w:numPr>
          <w:ilvl w:val="0"/>
          <w:numId w:val="1"/>
        </w:numPr>
        <w:spacing w:before="120" w:after="120" w:line="276" w:lineRule="auto"/>
        <w:ind w:left="426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marketingový plán,</w:t>
      </w:r>
    </w:p>
    <w:p w14:paraId="6FBE553C" w14:textId="77777777" w:rsidR="00C1228A" w:rsidRPr="007779FE" w:rsidRDefault="00C1228A" w:rsidP="00C1228A">
      <w:pPr>
        <w:widowControl w:val="0"/>
        <w:numPr>
          <w:ilvl w:val="0"/>
          <w:numId w:val="1"/>
        </w:numPr>
        <w:spacing w:before="120" w:after="120" w:line="276" w:lineRule="auto"/>
        <w:ind w:left="426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studie proveditelnosti,</w:t>
      </w:r>
    </w:p>
    <w:p w14:paraId="73D8C6F2" w14:textId="77777777" w:rsidR="00C1228A" w:rsidRPr="003F3DFC" w:rsidRDefault="00C1228A" w:rsidP="00C1228A">
      <w:pPr>
        <w:widowControl w:val="0"/>
        <w:numPr>
          <w:ilvl w:val="0"/>
          <w:numId w:val="1"/>
        </w:numPr>
        <w:spacing w:before="120" w:after="120" w:line="276" w:lineRule="auto"/>
        <w:ind w:left="426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finanční a ekonomická analýza (stavby a jejího následného provozu),</w:t>
      </w:r>
    </w:p>
    <w:p w14:paraId="5E551E55" w14:textId="77777777" w:rsidR="00C1228A" w:rsidRDefault="00C1228A" w:rsidP="00C1228A">
      <w:pPr>
        <w:widowControl w:val="0"/>
        <w:numPr>
          <w:ilvl w:val="0"/>
          <w:numId w:val="1"/>
        </w:numPr>
        <w:spacing w:before="120" w:after="120" w:line="276" w:lineRule="auto"/>
        <w:ind w:left="426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posouzení záměru podle kritérií trvalé udržitelnosti staveb,</w:t>
      </w:r>
    </w:p>
    <w:p w14:paraId="0E80B92B" w14:textId="77777777" w:rsidR="00C1228A" w:rsidRPr="003F3DFC" w:rsidRDefault="00C1228A" w:rsidP="003D2181">
      <w:pPr>
        <w:widowControl w:val="0"/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zajištění potřebných podkladů:</w:t>
      </w:r>
    </w:p>
    <w:p w14:paraId="7B4C5A8C" w14:textId="77777777" w:rsidR="00C1228A" w:rsidRPr="003F3DFC" w:rsidRDefault="00C1228A" w:rsidP="00C1228A">
      <w:pPr>
        <w:widowControl w:val="0"/>
        <w:numPr>
          <w:ilvl w:val="0"/>
          <w:numId w:val="2"/>
        </w:numPr>
        <w:spacing w:before="120" w:after="120" w:line="276" w:lineRule="auto"/>
        <w:ind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geometrický plán,</w:t>
      </w:r>
    </w:p>
    <w:p w14:paraId="3B3A98FB" w14:textId="77777777" w:rsidR="00C1228A" w:rsidRPr="003F3DFC" w:rsidRDefault="00C1228A" w:rsidP="00C1228A">
      <w:pPr>
        <w:widowControl w:val="0"/>
        <w:numPr>
          <w:ilvl w:val="0"/>
          <w:numId w:val="2"/>
        </w:numPr>
        <w:spacing w:before="120" w:after="120" w:line="276" w:lineRule="auto"/>
        <w:ind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zaměření pozemku (polohopis a výškopis) včetně údajů od správců a majitelů technických sítí; zaměření výšek okolních budov a podstatných bodů v území,</w:t>
      </w:r>
    </w:p>
    <w:p w14:paraId="520BB338" w14:textId="77777777" w:rsidR="00C1228A" w:rsidRPr="003F3DFC" w:rsidRDefault="00C1228A" w:rsidP="00C1228A">
      <w:pPr>
        <w:widowControl w:val="0"/>
        <w:numPr>
          <w:ilvl w:val="0"/>
          <w:numId w:val="2"/>
        </w:numPr>
        <w:spacing w:before="120" w:after="120" w:line="276" w:lineRule="auto"/>
        <w:ind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zaměření budov (v případě stavebních úprav),</w:t>
      </w:r>
    </w:p>
    <w:p w14:paraId="25E7439C" w14:textId="77777777" w:rsidR="00C1228A" w:rsidRPr="003F3DFC" w:rsidRDefault="00C1228A" w:rsidP="00C1228A">
      <w:pPr>
        <w:widowControl w:val="0"/>
        <w:numPr>
          <w:ilvl w:val="0"/>
          <w:numId w:val="2"/>
        </w:numPr>
        <w:spacing w:before="120" w:after="120" w:line="276" w:lineRule="auto"/>
        <w:ind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 xml:space="preserve">inženýrsko-geologický průzkum, </w:t>
      </w:r>
    </w:p>
    <w:p w14:paraId="34199077" w14:textId="77777777" w:rsidR="00C1228A" w:rsidRPr="003F3DFC" w:rsidRDefault="00C1228A" w:rsidP="00C1228A">
      <w:pPr>
        <w:widowControl w:val="0"/>
        <w:numPr>
          <w:ilvl w:val="0"/>
          <w:numId w:val="2"/>
        </w:numPr>
        <w:spacing w:before="120" w:after="120" w:line="276" w:lineRule="auto"/>
        <w:ind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hydrogeologický průzkum,</w:t>
      </w:r>
    </w:p>
    <w:p w14:paraId="53C7E212" w14:textId="77777777" w:rsidR="00C1228A" w:rsidRPr="003F3DFC" w:rsidRDefault="00C1228A" w:rsidP="00C1228A">
      <w:pPr>
        <w:widowControl w:val="0"/>
        <w:numPr>
          <w:ilvl w:val="0"/>
          <w:numId w:val="2"/>
        </w:numPr>
        <w:spacing w:before="120" w:after="120" w:line="276" w:lineRule="auto"/>
        <w:ind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pedologický a radonový průzkum,</w:t>
      </w:r>
    </w:p>
    <w:p w14:paraId="3638B943" w14:textId="77777777" w:rsidR="00C1228A" w:rsidRPr="003F3DFC" w:rsidRDefault="00C1228A" w:rsidP="00C1228A">
      <w:pPr>
        <w:widowControl w:val="0"/>
        <w:numPr>
          <w:ilvl w:val="0"/>
          <w:numId w:val="2"/>
        </w:numPr>
        <w:spacing w:before="120" w:after="120" w:line="276" w:lineRule="auto"/>
        <w:ind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lastRenderedPageBreak/>
        <w:t>průzkum bludných proudů,</w:t>
      </w:r>
    </w:p>
    <w:p w14:paraId="39280852" w14:textId="77777777" w:rsidR="00C1228A" w:rsidRPr="003F3DFC" w:rsidRDefault="00C1228A" w:rsidP="00C1228A">
      <w:pPr>
        <w:widowControl w:val="0"/>
        <w:numPr>
          <w:ilvl w:val="0"/>
          <w:numId w:val="2"/>
        </w:numPr>
        <w:spacing w:before="120" w:after="120" w:line="276" w:lineRule="auto"/>
        <w:ind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biologický a dendrologický průzkum,</w:t>
      </w:r>
    </w:p>
    <w:p w14:paraId="4FD4087B" w14:textId="77777777" w:rsidR="00C1228A" w:rsidRPr="003F3DFC" w:rsidRDefault="00C1228A" w:rsidP="00C1228A">
      <w:pPr>
        <w:widowControl w:val="0"/>
        <w:numPr>
          <w:ilvl w:val="0"/>
          <w:numId w:val="2"/>
        </w:numPr>
        <w:spacing w:before="120" w:after="120" w:line="276" w:lineRule="auto"/>
        <w:ind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 xml:space="preserve">krajinný průzkum, </w:t>
      </w:r>
    </w:p>
    <w:p w14:paraId="14563698" w14:textId="77777777" w:rsidR="00C1228A" w:rsidRPr="003F3DFC" w:rsidRDefault="00C1228A" w:rsidP="00C1228A">
      <w:pPr>
        <w:widowControl w:val="0"/>
        <w:numPr>
          <w:ilvl w:val="0"/>
          <w:numId w:val="2"/>
        </w:numPr>
        <w:spacing w:before="120" w:after="120" w:line="276" w:lineRule="auto"/>
        <w:ind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mapa záplavových území (vymezení hladiny Q20 a Q100),</w:t>
      </w:r>
    </w:p>
    <w:p w14:paraId="4A792BE0" w14:textId="7CE347AF" w:rsidR="00C1228A" w:rsidRPr="003F3DFC" w:rsidDel="00150DDB" w:rsidRDefault="00C1228A" w:rsidP="00C1228A">
      <w:pPr>
        <w:widowControl w:val="0"/>
        <w:numPr>
          <w:ilvl w:val="0"/>
          <w:numId w:val="2"/>
        </w:numPr>
        <w:spacing w:before="120" w:after="120" w:line="276" w:lineRule="auto"/>
        <w:ind w:hanging="357"/>
        <w:jc w:val="both"/>
        <w:rPr>
          <w:del w:id="3" w:author="Láníčková Kateřina" w:date="2021-04-30T12:24:00Z"/>
          <w:rFonts w:ascii="Segoe UI" w:hAnsi="Segoe UI" w:cs="Segoe UI"/>
          <w:sz w:val="22"/>
          <w:szCs w:val="22"/>
        </w:rPr>
      </w:pPr>
      <w:del w:id="4" w:author="Láníčková Kateřina" w:date="2021-04-30T12:24:00Z">
        <w:r w:rsidRPr="003F3DFC" w:rsidDel="00150DDB">
          <w:rPr>
            <w:rFonts w:ascii="Segoe UI" w:hAnsi="Segoe UI" w:cs="Segoe UI"/>
            <w:sz w:val="22"/>
            <w:szCs w:val="22"/>
          </w:rPr>
          <w:delText>archeologický průzkum,</w:delText>
        </w:r>
      </w:del>
    </w:p>
    <w:p w14:paraId="2595153B" w14:textId="77777777" w:rsidR="00C1228A" w:rsidRPr="003F3DFC" w:rsidRDefault="00C1228A" w:rsidP="00C1228A">
      <w:pPr>
        <w:widowControl w:val="0"/>
        <w:numPr>
          <w:ilvl w:val="0"/>
          <w:numId w:val="2"/>
        </w:numPr>
        <w:spacing w:before="120" w:after="120" w:line="276" w:lineRule="auto"/>
        <w:ind w:hanging="357"/>
        <w:jc w:val="both"/>
        <w:rPr>
          <w:rFonts w:ascii="Segoe UI" w:hAnsi="Segoe UI" w:cs="Segoe UI"/>
          <w:sz w:val="22"/>
          <w:szCs w:val="22"/>
        </w:rPr>
      </w:pPr>
      <w:bookmarkStart w:id="5" w:name="_GoBack"/>
      <w:bookmarkEnd w:id="5"/>
      <w:r w:rsidRPr="003F3DFC">
        <w:rPr>
          <w:rFonts w:ascii="Segoe UI" w:hAnsi="Segoe UI" w:cs="Segoe UI"/>
          <w:sz w:val="22"/>
          <w:szCs w:val="22"/>
        </w:rPr>
        <w:t>fotodokumentace,</w:t>
      </w:r>
    </w:p>
    <w:p w14:paraId="635C3EA4" w14:textId="77777777" w:rsidR="00C1228A" w:rsidRPr="003F3DFC" w:rsidRDefault="00C1228A" w:rsidP="00C1228A">
      <w:pPr>
        <w:widowControl w:val="0"/>
        <w:numPr>
          <w:ilvl w:val="0"/>
          <w:numId w:val="2"/>
        </w:numPr>
        <w:spacing w:before="120" w:after="120" w:line="276" w:lineRule="auto"/>
        <w:ind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pasportizace okolních staveb,</w:t>
      </w:r>
    </w:p>
    <w:p w14:paraId="64DBFAFC" w14:textId="77777777" w:rsidR="00C1228A" w:rsidRPr="003F3DFC" w:rsidRDefault="00C1228A" w:rsidP="00C1228A">
      <w:pPr>
        <w:widowControl w:val="0"/>
        <w:numPr>
          <w:ilvl w:val="0"/>
          <w:numId w:val="2"/>
        </w:numPr>
        <w:spacing w:before="120" w:after="120" w:line="276" w:lineRule="auto"/>
        <w:ind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dopravní průzkum (měření dopravní zátěže v území),</w:t>
      </w:r>
    </w:p>
    <w:p w14:paraId="6638747B" w14:textId="77777777" w:rsidR="00C1228A" w:rsidRPr="003F3DFC" w:rsidRDefault="00C1228A" w:rsidP="00C1228A">
      <w:pPr>
        <w:widowControl w:val="0"/>
        <w:numPr>
          <w:ilvl w:val="0"/>
          <w:numId w:val="2"/>
        </w:numPr>
        <w:spacing w:before="120" w:after="120" w:line="276" w:lineRule="auto"/>
        <w:ind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měření hluku,</w:t>
      </w:r>
    </w:p>
    <w:p w14:paraId="1ED971D8" w14:textId="77777777" w:rsidR="00C1228A" w:rsidRPr="003F3DFC" w:rsidRDefault="00C1228A" w:rsidP="00C1228A">
      <w:pPr>
        <w:widowControl w:val="0"/>
        <w:numPr>
          <w:ilvl w:val="0"/>
          <w:numId w:val="2"/>
        </w:numPr>
        <w:spacing w:before="120" w:after="120" w:line="276" w:lineRule="auto"/>
        <w:ind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stavebně technický průzkum,</w:t>
      </w:r>
    </w:p>
    <w:p w14:paraId="16F1392C" w14:textId="77777777" w:rsidR="00C1228A" w:rsidRPr="003F3DFC" w:rsidRDefault="00C1228A" w:rsidP="00C1228A">
      <w:pPr>
        <w:widowControl w:val="0"/>
        <w:numPr>
          <w:ilvl w:val="0"/>
          <w:numId w:val="2"/>
        </w:numPr>
        <w:spacing w:before="120" w:after="120" w:line="276" w:lineRule="auto"/>
        <w:ind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stavebně historický průzkum,</w:t>
      </w:r>
    </w:p>
    <w:p w14:paraId="3F2B0E52" w14:textId="77777777" w:rsidR="00C1228A" w:rsidRPr="003F3DFC" w:rsidRDefault="00C1228A" w:rsidP="00C1228A">
      <w:pPr>
        <w:widowControl w:val="0"/>
        <w:numPr>
          <w:ilvl w:val="0"/>
          <w:numId w:val="2"/>
        </w:numPr>
        <w:spacing w:before="120" w:after="120" w:line="276" w:lineRule="auto"/>
        <w:ind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meteorologické údaje,</w:t>
      </w:r>
    </w:p>
    <w:p w14:paraId="71D1489C" w14:textId="77777777" w:rsidR="00C1228A" w:rsidRPr="003F3DFC" w:rsidRDefault="00C1228A" w:rsidP="00C1228A">
      <w:pPr>
        <w:widowControl w:val="0"/>
        <w:numPr>
          <w:ilvl w:val="0"/>
          <w:numId w:val="2"/>
        </w:numPr>
        <w:spacing w:before="120" w:after="120" w:line="276" w:lineRule="auto"/>
        <w:ind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archivní materiály a rešerše</w:t>
      </w:r>
    </w:p>
    <w:p w14:paraId="04DB8D4D" w14:textId="77777777" w:rsidR="00C1228A" w:rsidRPr="007779FE" w:rsidRDefault="00C1228A" w:rsidP="00C1228A">
      <w:pPr>
        <w:widowControl w:val="0"/>
        <w:numPr>
          <w:ilvl w:val="0"/>
          <w:numId w:val="1"/>
        </w:numPr>
        <w:spacing w:before="120" w:after="120" w:line="276" w:lineRule="auto"/>
        <w:ind w:left="426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informace o dotčených pozemcích KN;</w:t>
      </w:r>
    </w:p>
    <w:p w14:paraId="75C86390" w14:textId="77777777" w:rsidR="00C1228A" w:rsidRPr="003F3DFC" w:rsidRDefault="00C1228A" w:rsidP="00C1228A">
      <w:pPr>
        <w:widowControl w:val="0"/>
        <w:numPr>
          <w:ilvl w:val="0"/>
          <w:numId w:val="1"/>
        </w:numPr>
        <w:spacing w:before="120" w:after="120" w:line="276" w:lineRule="auto"/>
        <w:ind w:left="426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vyřízení žádosti o územně plánovací informaci</w:t>
      </w:r>
      <w:r w:rsidRPr="003F3DFC">
        <w:rPr>
          <w:rStyle w:val="Znakapoznpodarou"/>
          <w:rFonts w:ascii="Segoe UI" w:hAnsi="Segoe UI" w:cs="Segoe UI"/>
          <w:sz w:val="22"/>
          <w:szCs w:val="22"/>
        </w:rPr>
        <w:footnoteReference w:id="1"/>
      </w:r>
      <w:r w:rsidRPr="003F3DFC">
        <w:rPr>
          <w:rFonts w:ascii="Segoe UI" w:hAnsi="Segoe UI" w:cs="Segoe UI"/>
          <w:sz w:val="22"/>
          <w:szCs w:val="22"/>
        </w:rPr>
        <w:t xml:space="preserve"> (podmínky pro využívání území, umístění stavby, ochranná pásma, stavební uzávěra),</w:t>
      </w:r>
    </w:p>
    <w:p w14:paraId="23A08C0B" w14:textId="77777777" w:rsidR="00C1228A" w:rsidRPr="003F3DFC" w:rsidRDefault="00C1228A" w:rsidP="00C1228A">
      <w:pPr>
        <w:widowControl w:val="0"/>
        <w:numPr>
          <w:ilvl w:val="0"/>
          <w:numId w:val="1"/>
        </w:numPr>
        <w:spacing w:before="120" w:after="120" w:line="276" w:lineRule="auto"/>
        <w:ind w:left="426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zjištění kapacitních možností a nároků na technickou a dopravní infrastrukturu (energie, voda, kanalizace, dopravní síť apod.),</w:t>
      </w:r>
    </w:p>
    <w:p w14:paraId="612937DE" w14:textId="77777777" w:rsidR="00C1228A" w:rsidRDefault="00C1228A" w:rsidP="00C1228A">
      <w:pPr>
        <w:widowControl w:val="0"/>
        <w:numPr>
          <w:ilvl w:val="0"/>
          <w:numId w:val="1"/>
        </w:numPr>
        <w:spacing w:before="120" w:after="120" w:line="276" w:lineRule="auto"/>
        <w:ind w:left="426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předjednání záměru u zásadních DOSS</w:t>
      </w:r>
      <w:r w:rsidRPr="003F3DFC">
        <w:rPr>
          <w:rStyle w:val="Znakapoznpodarou"/>
          <w:rFonts w:ascii="Segoe UI" w:hAnsi="Segoe UI" w:cs="Segoe UI"/>
          <w:sz w:val="22"/>
          <w:szCs w:val="22"/>
        </w:rPr>
        <w:footnoteReference w:id="2"/>
      </w:r>
      <w:r w:rsidRPr="003F3DFC">
        <w:rPr>
          <w:rFonts w:ascii="Segoe UI" w:hAnsi="Segoe UI" w:cs="Segoe UI"/>
          <w:sz w:val="22"/>
          <w:szCs w:val="22"/>
        </w:rPr>
        <w:t>, na stavebním úřadě a s architektem města (resp. obce nebo urbanistických komisí).</w:t>
      </w:r>
    </w:p>
    <w:sectPr w:rsidR="00C1228A" w:rsidSect="00AB0B30">
      <w:footerReference w:type="default" r:id="rId7"/>
      <w:pgSz w:w="11906" w:h="16838"/>
      <w:pgMar w:top="1417" w:right="1417" w:bottom="156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F6CED8" w14:textId="77777777" w:rsidR="00E67D5E" w:rsidRDefault="00E67D5E" w:rsidP="00C1228A">
      <w:r>
        <w:separator/>
      </w:r>
    </w:p>
  </w:endnote>
  <w:endnote w:type="continuationSeparator" w:id="0">
    <w:p w14:paraId="64A5E18C" w14:textId="77777777" w:rsidR="00E67D5E" w:rsidRDefault="00E67D5E" w:rsidP="00C12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7914B" w14:textId="3F734F42" w:rsidR="00EE5175" w:rsidRPr="00690CA8" w:rsidRDefault="00020836">
    <w:pPr>
      <w:pStyle w:val="Zpat"/>
      <w:jc w:val="center"/>
      <w:rPr>
        <w:rFonts w:ascii="Segoe UI" w:hAnsi="Segoe UI" w:cs="Segoe UI"/>
      </w:rPr>
    </w:pPr>
    <w:r w:rsidRPr="00690CA8">
      <w:rPr>
        <w:rFonts w:ascii="Segoe UI" w:hAnsi="Segoe UI" w:cs="Segoe UI"/>
        <w:lang w:val="cs-CZ"/>
      </w:rPr>
      <w:t xml:space="preserve">Stránka </w:t>
    </w:r>
    <w:r w:rsidRPr="00690CA8">
      <w:rPr>
        <w:rFonts w:ascii="Segoe UI" w:hAnsi="Segoe UI" w:cs="Segoe UI"/>
        <w:b/>
        <w:bCs/>
      </w:rPr>
      <w:fldChar w:fldCharType="begin"/>
    </w:r>
    <w:r w:rsidRPr="00690CA8">
      <w:rPr>
        <w:rFonts w:ascii="Segoe UI" w:hAnsi="Segoe UI" w:cs="Segoe UI"/>
        <w:b/>
        <w:bCs/>
      </w:rPr>
      <w:instrText>PAGE</w:instrText>
    </w:r>
    <w:r w:rsidRPr="00690CA8">
      <w:rPr>
        <w:rFonts w:ascii="Segoe UI" w:hAnsi="Segoe UI" w:cs="Segoe UI"/>
        <w:b/>
        <w:bCs/>
      </w:rPr>
      <w:fldChar w:fldCharType="separate"/>
    </w:r>
    <w:r w:rsidR="00150DDB">
      <w:rPr>
        <w:rFonts w:ascii="Segoe UI" w:hAnsi="Segoe UI" w:cs="Segoe UI"/>
        <w:b/>
        <w:bCs/>
        <w:noProof/>
      </w:rPr>
      <w:t>2</w:t>
    </w:r>
    <w:r w:rsidRPr="00690CA8">
      <w:rPr>
        <w:rFonts w:ascii="Segoe UI" w:hAnsi="Segoe UI" w:cs="Segoe UI"/>
        <w:b/>
        <w:bCs/>
      </w:rPr>
      <w:fldChar w:fldCharType="end"/>
    </w:r>
    <w:r w:rsidRPr="00690CA8">
      <w:rPr>
        <w:rFonts w:ascii="Segoe UI" w:hAnsi="Segoe UI" w:cs="Segoe UI"/>
        <w:lang w:val="cs-CZ"/>
      </w:rPr>
      <w:t xml:space="preserve"> z </w:t>
    </w:r>
    <w:r w:rsidRPr="00690CA8">
      <w:rPr>
        <w:rFonts w:ascii="Segoe UI" w:hAnsi="Segoe UI" w:cs="Segoe UI"/>
        <w:b/>
        <w:bCs/>
      </w:rPr>
      <w:fldChar w:fldCharType="begin"/>
    </w:r>
    <w:r w:rsidRPr="00690CA8">
      <w:rPr>
        <w:rFonts w:ascii="Segoe UI" w:hAnsi="Segoe UI" w:cs="Segoe UI"/>
        <w:b/>
        <w:bCs/>
      </w:rPr>
      <w:instrText>NUMPAGES</w:instrText>
    </w:r>
    <w:r w:rsidRPr="00690CA8">
      <w:rPr>
        <w:rFonts w:ascii="Segoe UI" w:hAnsi="Segoe UI" w:cs="Segoe UI"/>
        <w:b/>
        <w:bCs/>
      </w:rPr>
      <w:fldChar w:fldCharType="separate"/>
    </w:r>
    <w:r w:rsidR="00150DDB">
      <w:rPr>
        <w:rFonts w:ascii="Segoe UI" w:hAnsi="Segoe UI" w:cs="Segoe UI"/>
        <w:b/>
        <w:bCs/>
        <w:noProof/>
      </w:rPr>
      <w:t>2</w:t>
    </w:r>
    <w:r w:rsidRPr="00690CA8">
      <w:rPr>
        <w:rFonts w:ascii="Segoe UI" w:hAnsi="Segoe UI" w:cs="Segoe UI"/>
        <w:b/>
        <w:bCs/>
      </w:rPr>
      <w:fldChar w:fldCharType="end"/>
    </w:r>
  </w:p>
  <w:p w14:paraId="31CDAF08" w14:textId="77777777" w:rsidR="00EE5175" w:rsidRPr="00690CA8" w:rsidRDefault="00150DDB" w:rsidP="008F2DFC">
    <w:pPr>
      <w:pStyle w:val="Zpat"/>
      <w:jc w:val="right"/>
      <w:rPr>
        <w:rFonts w:ascii="Segoe UI" w:hAnsi="Segoe UI" w:cs="Segoe U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692BC9" w14:textId="77777777" w:rsidR="00E67D5E" w:rsidRDefault="00E67D5E" w:rsidP="00C1228A">
      <w:r>
        <w:separator/>
      </w:r>
    </w:p>
  </w:footnote>
  <w:footnote w:type="continuationSeparator" w:id="0">
    <w:p w14:paraId="4AB2272E" w14:textId="77777777" w:rsidR="00E67D5E" w:rsidRDefault="00E67D5E" w:rsidP="00C1228A">
      <w:r>
        <w:continuationSeparator/>
      </w:r>
    </w:p>
  </w:footnote>
  <w:footnote w:id="1">
    <w:p w14:paraId="16BE1A62" w14:textId="77777777" w:rsidR="00C1228A" w:rsidRPr="003F3DFC" w:rsidRDefault="00C1228A" w:rsidP="00C1228A">
      <w:pPr>
        <w:pStyle w:val="Textpoznpodarou"/>
        <w:widowControl w:val="0"/>
        <w:spacing w:after="120"/>
        <w:jc w:val="both"/>
        <w:rPr>
          <w:rFonts w:ascii="Segoe UI" w:hAnsi="Segoe UI" w:cs="Segoe UI"/>
          <w:sz w:val="18"/>
          <w:szCs w:val="18"/>
        </w:rPr>
      </w:pPr>
      <w:r w:rsidRPr="003F3DFC">
        <w:rPr>
          <w:rStyle w:val="Znakapoznpodarou"/>
          <w:rFonts w:ascii="Segoe UI" w:hAnsi="Segoe UI" w:cs="Segoe UI"/>
          <w:sz w:val="18"/>
          <w:szCs w:val="18"/>
        </w:rPr>
        <w:footnoteRef/>
      </w:r>
      <w:r w:rsidRPr="003F3DFC">
        <w:rPr>
          <w:rFonts w:ascii="Segoe UI" w:hAnsi="Segoe UI" w:cs="Segoe UI"/>
          <w:sz w:val="18"/>
          <w:szCs w:val="18"/>
        </w:rPr>
        <w:t xml:space="preserve"> Podle § 21 SZ a § 2 vyhlášky č. 503/2006 Sb. ve znění vyhlášky č. </w:t>
      </w:r>
      <w:r>
        <w:rPr>
          <w:rFonts w:ascii="Segoe UI" w:hAnsi="Segoe UI" w:cs="Segoe UI"/>
          <w:sz w:val="18"/>
          <w:szCs w:val="18"/>
        </w:rPr>
        <w:t xml:space="preserve">66/2018 </w:t>
      </w:r>
      <w:r w:rsidRPr="003F3DFC">
        <w:rPr>
          <w:rFonts w:ascii="Segoe UI" w:hAnsi="Segoe UI" w:cs="Segoe UI"/>
          <w:sz w:val="18"/>
          <w:szCs w:val="18"/>
        </w:rPr>
        <w:t>Sb.</w:t>
      </w:r>
    </w:p>
  </w:footnote>
  <w:footnote w:id="2">
    <w:p w14:paraId="1606D574" w14:textId="77777777" w:rsidR="00C1228A" w:rsidRDefault="00C1228A" w:rsidP="00C1228A">
      <w:pPr>
        <w:pStyle w:val="Textpoznpodarou"/>
        <w:widowControl w:val="0"/>
        <w:spacing w:after="120"/>
        <w:jc w:val="both"/>
      </w:pPr>
      <w:r w:rsidRPr="003F3DFC">
        <w:rPr>
          <w:rStyle w:val="Znakapoznpodarou"/>
          <w:rFonts w:ascii="Segoe UI" w:hAnsi="Segoe UI" w:cs="Segoe UI"/>
          <w:sz w:val="18"/>
          <w:szCs w:val="18"/>
        </w:rPr>
        <w:footnoteRef/>
      </w:r>
      <w:r w:rsidRPr="003F3DFC">
        <w:rPr>
          <w:rFonts w:ascii="Segoe UI" w:hAnsi="Segoe UI" w:cs="Segoe UI"/>
          <w:sz w:val="18"/>
          <w:szCs w:val="18"/>
        </w:rPr>
        <w:t xml:space="preserve"> Zejména územní plánování, životní prostředí a památková péče.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E679D8"/>
    <w:multiLevelType w:val="hybridMultilevel"/>
    <w:tmpl w:val="46F45B4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7D0923A5"/>
    <w:multiLevelType w:val="hybridMultilevel"/>
    <w:tmpl w:val="3F3414E0"/>
    <w:lvl w:ilvl="0" w:tplc="295AE3C2">
      <w:numFmt w:val="bullet"/>
      <w:lvlText w:val="-"/>
      <w:lvlJc w:val="left"/>
      <w:pPr>
        <w:ind w:left="1854" w:hanging="360"/>
      </w:pPr>
      <w:rPr>
        <w:rFonts w:ascii="Palatino Linotype" w:eastAsia="Calibri" w:hAnsi="Palatino Linotype" w:cs="Palatino Linotype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áníčková Kateřina">
    <w15:presenceInfo w15:providerId="AD" w15:userId="S-1-5-21-970905235-707768948-2871777245-19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5FA"/>
    <w:rsid w:val="00020836"/>
    <w:rsid w:val="00150DDB"/>
    <w:rsid w:val="00173A99"/>
    <w:rsid w:val="003D2181"/>
    <w:rsid w:val="005E43A9"/>
    <w:rsid w:val="00683F1C"/>
    <w:rsid w:val="008915ED"/>
    <w:rsid w:val="00C1228A"/>
    <w:rsid w:val="00CC15C4"/>
    <w:rsid w:val="00CF6320"/>
    <w:rsid w:val="00D46DD2"/>
    <w:rsid w:val="00E13A7B"/>
    <w:rsid w:val="00E67D5E"/>
    <w:rsid w:val="00F865FA"/>
    <w:rsid w:val="00FB4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6952C"/>
  <w15:chartTrackingRefBased/>
  <w15:docId w15:val="{559B7755-BF64-4BEA-9296-48D6F98DB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22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1228A"/>
    <w:pPr>
      <w:jc w:val="center"/>
    </w:pPr>
    <w:rPr>
      <w:b/>
      <w:bCs/>
      <w:sz w:val="44"/>
      <w:szCs w:val="24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C1228A"/>
    <w:rPr>
      <w:rFonts w:ascii="Times New Roman" w:eastAsia="Times New Roman" w:hAnsi="Times New Roman" w:cs="Times New Roman"/>
      <w:b/>
      <w:bCs/>
      <w:sz w:val="44"/>
      <w:szCs w:val="24"/>
      <w:lang w:val="x-none" w:eastAsia="x-none"/>
    </w:rPr>
  </w:style>
  <w:style w:type="paragraph" w:styleId="Zhlav">
    <w:name w:val="header"/>
    <w:basedOn w:val="Normln"/>
    <w:link w:val="ZhlavChar"/>
    <w:uiPriority w:val="99"/>
    <w:unhideWhenUsed/>
    <w:rsid w:val="00C122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basedOn w:val="Standardnpsmoodstavce"/>
    <w:link w:val="Zhlav"/>
    <w:uiPriority w:val="99"/>
    <w:rsid w:val="00C1228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uiPriority w:val="99"/>
    <w:unhideWhenUsed/>
    <w:rsid w:val="00C122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C1228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1228A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1228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unhideWhenUsed/>
    <w:rsid w:val="00C1228A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218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2181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Láníčková Kateřina</dc:creator>
  <cp:keywords/>
  <dc:description/>
  <cp:lastModifiedBy>Láníčková Kateřina</cp:lastModifiedBy>
  <cp:revision>3</cp:revision>
  <dcterms:created xsi:type="dcterms:W3CDTF">2021-04-30T10:23:00Z</dcterms:created>
  <dcterms:modified xsi:type="dcterms:W3CDTF">2021-04-30T10:24:00Z</dcterms:modified>
  <cp:contentStatus/>
</cp:coreProperties>
</file>